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E2FFF"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2BD41AB6"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0311802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516D1474"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60B6954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5789042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3E704932"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74B4C985" w14:textId="77777777" w:rsidR="00385E2B" w:rsidRPr="00385E2B" w:rsidRDefault="00385E2B" w:rsidP="00385E2B">
      <w:pPr>
        <w:spacing w:after="0" w:line="240" w:lineRule="auto"/>
        <w:jc w:val="both"/>
        <w:rPr>
          <w:rFonts w:eastAsia="Times New Roman" w:cs="Times New Roman"/>
          <w:sz w:val="18"/>
          <w:szCs w:val="18"/>
          <w:lang w:eastAsia="cs-CZ"/>
        </w:rPr>
      </w:pPr>
    </w:p>
    <w:p w14:paraId="56A3E2A9" w14:textId="4CA3C116" w:rsidR="00385E2B" w:rsidRPr="00385E2B" w:rsidRDefault="00385E2B" w:rsidP="00385E2B">
      <w:pPr>
        <w:spacing w:after="240" w:line="240" w:lineRule="auto"/>
        <w:jc w:val="both"/>
        <w:rPr>
          <w:rFonts w:eastAsia="Times New Roman" w:cs="Times New Roman"/>
          <w:sz w:val="18"/>
          <w:szCs w:val="18"/>
          <w:lang w:eastAsia="cs-CZ"/>
        </w:rPr>
      </w:pPr>
      <w:r w:rsidRPr="00F15E52">
        <w:rPr>
          <w:rFonts w:eastAsia="Times New Roman" w:cs="Times New Roman"/>
          <w:sz w:val="18"/>
          <w:szCs w:val="18"/>
          <w:lang w:eastAsia="cs-CZ"/>
        </w:rPr>
        <w:t xml:space="preserve">který podává nabídku do podlimitní sektorové veřejné zakázky s názvem </w:t>
      </w:r>
      <w:r w:rsidRPr="00F15E52">
        <w:rPr>
          <w:rFonts w:eastAsia="Times New Roman" w:cs="Times New Roman"/>
          <w:b/>
          <w:sz w:val="18"/>
          <w:szCs w:val="18"/>
          <w:lang w:eastAsia="cs-CZ"/>
          <w:rPrChange w:id="0" w:author="Uhlík Dominik, Bc." w:date="2023-07-12T12:58:00Z">
            <w:rPr>
              <w:rFonts w:eastAsia="Times New Roman" w:cs="Times New Roman"/>
              <w:b/>
              <w:sz w:val="18"/>
              <w:szCs w:val="18"/>
              <w:highlight w:val="yellow"/>
              <w:lang w:eastAsia="cs-CZ"/>
            </w:rPr>
          </w:rPrChange>
        </w:rPr>
        <w:t>„</w:t>
      </w:r>
      <w:ins w:id="1" w:author="Uhlík Dominik, Bc." w:date="2023-07-12T12:53:00Z">
        <w:r w:rsidR="00FD2D9D" w:rsidRPr="00F15E52">
          <w:rPr>
            <w:b/>
            <w:bCs/>
            <w:sz w:val="18"/>
            <w:szCs w:val="18"/>
            <w:rPrChange w:id="2" w:author="Uhlík Dominik, Bc." w:date="2023-07-12T12:58:00Z">
              <w:rPr>
                <w:b/>
                <w:bCs/>
                <w:sz w:val="18"/>
                <w:szCs w:val="18"/>
              </w:rPr>
            </w:rPrChange>
          </w:rPr>
          <w:t>Nákup zahradní techniky pro OŘ Praha 2023</w:t>
        </w:r>
      </w:ins>
      <w:del w:id="3" w:author="Uhlík Dominik, Bc." w:date="2023-07-12T12:53:00Z">
        <w:r w:rsidRPr="00F15E52" w:rsidDel="00FD2D9D">
          <w:rPr>
            <w:rFonts w:eastAsia="Times New Roman" w:cs="Times New Roman"/>
            <w:b/>
            <w:sz w:val="18"/>
            <w:szCs w:val="18"/>
            <w:lang w:eastAsia="cs-CZ"/>
            <w:rPrChange w:id="4" w:author="Uhlík Dominik, Bc." w:date="2023-07-12T12:58:00Z">
              <w:rPr>
                <w:rFonts w:eastAsia="Times New Roman" w:cs="Times New Roman"/>
                <w:b/>
                <w:sz w:val="18"/>
                <w:szCs w:val="18"/>
                <w:highlight w:val="yellow"/>
                <w:lang w:eastAsia="cs-CZ"/>
              </w:rPr>
            </w:rPrChange>
          </w:rPr>
          <w:delText>xxxxxxxxxxxxxxx</w:delText>
        </w:r>
      </w:del>
      <w:r w:rsidRPr="00F15E52">
        <w:rPr>
          <w:rFonts w:eastAsia="Times New Roman" w:cs="Times New Roman"/>
          <w:b/>
          <w:sz w:val="18"/>
          <w:szCs w:val="18"/>
          <w:lang w:eastAsia="cs-CZ"/>
          <w:rPrChange w:id="5" w:author="Uhlík Dominik, Bc." w:date="2023-07-12T12:58:00Z">
            <w:rPr>
              <w:rFonts w:eastAsia="Times New Roman" w:cs="Times New Roman"/>
              <w:b/>
              <w:sz w:val="18"/>
              <w:szCs w:val="18"/>
              <w:highlight w:val="yellow"/>
              <w:lang w:eastAsia="cs-CZ"/>
            </w:rPr>
          </w:rPrChange>
        </w:rPr>
        <w:t>“</w:t>
      </w:r>
      <w:r w:rsidRPr="00F15E52">
        <w:rPr>
          <w:rFonts w:eastAsia="Times New Roman" w:cs="Times New Roman"/>
          <w:sz w:val="18"/>
          <w:szCs w:val="18"/>
          <w:lang w:eastAsia="cs-CZ"/>
          <w:rPrChange w:id="6" w:author="Uhlík Dominik, Bc." w:date="2023-07-12T12:58:00Z">
            <w:rPr>
              <w:rFonts w:eastAsia="Times New Roman" w:cs="Times New Roman"/>
              <w:sz w:val="18"/>
              <w:szCs w:val="18"/>
              <w:highlight w:val="yellow"/>
              <w:lang w:eastAsia="cs-CZ"/>
            </w:rPr>
          </w:rPrChange>
        </w:rPr>
        <w:t xml:space="preserve">, č.j. </w:t>
      </w:r>
      <w:ins w:id="7" w:author="Uhlík Dominik, Bc." w:date="2023-07-12T12:57:00Z">
        <w:r w:rsidR="00F15E52" w:rsidRPr="00F15E52">
          <w:rPr>
            <w:rFonts w:eastAsia="Times New Roman" w:cs="Times New Roman"/>
            <w:sz w:val="18"/>
            <w:szCs w:val="18"/>
            <w:lang w:eastAsia="cs-CZ"/>
            <w:rPrChange w:id="8" w:author="Uhlík Dominik, Bc." w:date="2023-07-12T12:58:00Z">
              <w:rPr>
                <w:rFonts w:eastAsia="Times New Roman" w:cs="Times New Roman"/>
                <w:sz w:val="18"/>
                <w:szCs w:val="18"/>
                <w:lang w:eastAsia="cs-CZ"/>
              </w:rPr>
            </w:rPrChange>
          </w:rPr>
          <w:t>26845/2023-SŽ-OŘ PHA-OVZ</w:t>
        </w:r>
      </w:ins>
      <w:del w:id="9" w:author="Uhlík Dominik, Bc." w:date="2023-07-12T12:57:00Z">
        <w:r w:rsidRPr="00F15E52" w:rsidDel="00F15E52">
          <w:rPr>
            <w:rFonts w:eastAsia="Times New Roman" w:cs="Times New Roman"/>
            <w:sz w:val="18"/>
            <w:szCs w:val="18"/>
            <w:lang w:eastAsia="cs-CZ"/>
            <w:rPrChange w:id="10" w:author="Uhlík Dominik, Bc." w:date="2023-07-12T12:58:00Z">
              <w:rPr>
                <w:rFonts w:eastAsia="Times New Roman" w:cs="Times New Roman"/>
                <w:sz w:val="18"/>
                <w:szCs w:val="18"/>
                <w:highlight w:val="yellow"/>
                <w:lang w:eastAsia="cs-CZ"/>
              </w:rPr>
            </w:rPrChange>
          </w:rPr>
          <w:delText>(č.j. dokumentu Výzvy k podání nabídek)</w:delText>
        </w:r>
      </w:del>
      <w:r w:rsidRPr="00F15E52">
        <w:rPr>
          <w:rFonts w:eastAsia="Times New Roman" w:cs="Times New Roman"/>
          <w:sz w:val="18"/>
          <w:szCs w:val="18"/>
          <w:lang w:eastAsia="cs-CZ"/>
          <w:rPrChange w:id="11" w:author="Uhlík Dominik, Bc." w:date="2023-07-12T12:58:00Z">
            <w:rPr>
              <w:rFonts w:eastAsia="Times New Roman" w:cs="Times New Roman"/>
              <w:sz w:val="18"/>
              <w:szCs w:val="18"/>
              <w:lang w:eastAsia="cs-CZ"/>
            </w:rPr>
          </w:rPrChange>
        </w:rPr>
        <w:t xml:space="preserve"> (dále jen „</w:t>
      </w:r>
      <w:r w:rsidRPr="00F15E52">
        <w:rPr>
          <w:rFonts w:eastAsia="Times New Roman" w:cs="Times New Roman"/>
          <w:b/>
          <w:i/>
          <w:sz w:val="18"/>
          <w:szCs w:val="18"/>
          <w:lang w:eastAsia="cs-CZ"/>
          <w:rPrChange w:id="12" w:author="Uhlík Dominik, Bc." w:date="2023-07-12T12:58:00Z">
            <w:rPr>
              <w:rFonts w:eastAsia="Times New Roman" w:cs="Times New Roman"/>
              <w:b/>
              <w:i/>
              <w:sz w:val="18"/>
              <w:szCs w:val="18"/>
              <w:lang w:eastAsia="cs-CZ"/>
            </w:rPr>
          </w:rPrChange>
        </w:rPr>
        <w:t>Veřejná zakázka</w:t>
      </w:r>
      <w:r w:rsidRPr="00F15E52">
        <w:rPr>
          <w:rFonts w:eastAsia="Times New Roman" w:cs="Times New Roman"/>
          <w:sz w:val="18"/>
          <w:szCs w:val="18"/>
          <w:lang w:eastAsia="cs-CZ"/>
          <w:rPrChange w:id="13" w:author="Uhlík Dominik, Bc." w:date="2023-07-12T12:58:00Z">
            <w:rPr>
              <w:rFonts w:eastAsia="Times New Roman" w:cs="Times New Roman"/>
              <w:sz w:val="18"/>
              <w:szCs w:val="18"/>
              <w:lang w:eastAsia="cs-CZ"/>
            </w:rPr>
          </w:rPrChange>
        </w:rPr>
        <w:t xml:space="preserve">“ a </w:t>
      </w:r>
      <w:r w:rsidRPr="00F15E52">
        <w:rPr>
          <w:rFonts w:eastAsia="Times New Roman" w:cs="Times New Roman"/>
          <w:b/>
          <w:i/>
          <w:sz w:val="18"/>
          <w:szCs w:val="18"/>
          <w:lang w:eastAsia="cs-CZ"/>
          <w:rPrChange w:id="14" w:author="Uhlík Dominik, Bc." w:date="2023-07-12T12:58:00Z">
            <w:rPr>
              <w:rFonts w:eastAsia="Times New Roman" w:cs="Times New Roman"/>
              <w:b/>
              <w:i/>
              <w:sz w:val="18"/>
              <w:szCs w:val="18"/>
              <w:lang w:eastAsia="cs-CZ"/>
            </w:rPr>
          </w:rPrChange>
        </w:rPr>
        <w:t>„Zadávací řízení“</w:t>
      </w:r>
      <w:r w:rsidRPr="00F15E52">
        <w:rPr>
          <w:rFonts w:eastAsia="Times New Roman" w:cs="Times New Roman"/>
          <w:sz w:val="18"/>
          <w:szCs w:val="18"/>
          <w:lang w:eastAsia="cs-CZ"/>
          <w:rPrChange w:id="15" w:author="Uhlík Dominik, Bc." w:date="2023-07-12T12:58:00Z">
            <w:rPr>
              <w:rFonts w:eastAsia="Times New Roman" w:cs="Times New Roman"/>
              <w:sz w:val="18"/>
              <w:szCs w:val="18"/>
              <w:lang w:eastAsia="cs-CZ"/>
            </w:rPr>
          </w:rPrChange>
        </w:rPr>
        <w:t>), tímto čestně prohlašuje, že:</w:t>
      </w:r>
    </w:p>
    <w:p w14:paraId="683B443C"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44B59FA4" w14:textId="77777777" w:rsidR="00385E2B" w:rsidRPr="00385E2B" w:rsidRDefault="00385E2B" w:rsidP="00385E2B">
      <w:pPr>
        <w:spacing w:after="240" w:line="240" w:lineRule="auto"/>
        <w:ind w:left="720"/>
        <w:contextualSpacing/>
        <w:jc w:val="both"/>
        <w:rPr>
          <w:rFonts w:eastAsia="Calibri" w:cs="Times New Roman"/>
          <w:sz w:val="18"/>
          <w:szCs w:val="18"/>
        </w:rPr>
      </w:pPr>
    </w:p>
    <w:p w14:paraId="06BA3B5C"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3183F7AA" w14:textId="77777777" w:rsidR="00385E2B" w:rsidRDefault="00385E2B" w:rsidP="00385E2B">
      <w:pPr>
        <w:spacing w:after="240" w:line="240" w:lineRule="auto"/>
        <w:jc w:val="both"/>
        <w:rPr>
          <w:rFonts w:eastAsia="Calibri" w:cs="Times New Roman"/>
          <w:sz w:val="18"/>
          <w:szCs w:val="18"/>
        </w:rPr>
      </w:pPr>
    </w:p>
    <w:p w14:paraId="2EC0F3EC"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B5A834B"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A6BB6EE" w14:textId="77777777" w:rsidR="00385E2B" w:rsidRPr="00385E2B" w:rsidRDefault="00385E2B" w:rsidP="00385E2B">
      <w:pPr>
        <w:spacing w:after="240" w:line="240" w:lineRule="auto"/>
        <w:jc w:val="both"/>
        <w:rPr>
          <w:rFonts w:eastAsia="Calibri" w:cs="Times New Roman"/>
          <w:sz w:val="18"/>
          <w:szCs w:val="18"/>
        </w:rPr>
      </w:pPr>
    </w:p>
    <w:p w14:paraId="31558468"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38C5493F"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7F422" w14:textId="77777777" w:rsidR="005764B5" w:rsidRDefault="005764B5" w:rsidP="005333BD">
      <w:pPr>
        <w:spacing w:after="0" w:line="240" w:lineRule="auto"/>
      </w:pPr>
      <w:r>
        <w:separator/>
      </w:r>
    </w:p>
  </w:endnote>
  <w:endnote w:type="continuationSeparator" w:id="0">
    <w:p w14:paraId="7CD76541" w14:textId="77777777" w:rsidR="005764B5" w:rsidRDefault="005764B5"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7C9F6" w14:textId="77777777" w:rsidR="005764B5" w:rsidRDefault="005764B5" w:rsidP="005333BD">
      <w:pPr>
        <w:spacing w:after="0" w:line="240" w:lineRule="auto"/>
      </w:pPr>
      <w:r>
        <w:separator/>
      </w:r>
    </w:p>
  </w:footnote>
  <w:footnote w:type="continuationSeparator" w:id="0">
    <w:p w14:paraId="2EFB1E55" w14:textId="77777777" w:rsidR="005764B5" w:rsidRDefault="005764B5" w:rsidP="005333BD">
      <w:pPr>
        <w:spacing w:after="0" w:line="240" w:lineRule="auto"/>
      </w:pPr>
      <w:r>
        <w:continuationSeparator/>
      </w:r>
    </w:p>
  </w:footnote>
  <w:footnote w:id="1">
    <w:p w14:paraId="173E23E1"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45F322F7"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1B91285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ADA73" w14:textId="50A8DA24"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Příloha </w:t>
    </w:r>
    <w:del w:id="16" w:author="Uhlík Dominik, Bc." w:date="2023-07-12T12:58:00Z">
      <w:r w:rsidRPr="009618D3" w:rsidDel="00F15E52">
        <w:rPr>
          <w:rFonts w:eastAsia="Calibri" w:cstheme="minorHAnsi"/>
          <w:sz w:val="18"/>
          <w:szCs w:val="18"/>
        </w:rPr>
        <w:delText>1</w:delText>
      </w:r>
      <w:r w:rsidR="00385E2B" w:rsidDel="00F15E52">
        <w:rPr>
          <w:rFonts w:eastAsia="Calibri" w:cstheme="minorHAnsi"/>
          <w:sz w:val="18"/>
          <w:szCs w:val="18"/>
        </w:rPr>
        <w:delText>5</w:delText>
      </w:r>
      <w:r w:rsidRPr="009618D3" w:rsidDel="00F15E52">
        <w:rPr>
          <w:rFonts w:eastAsia="Calibri" w:cstheme="minorHAnsi"/>
          <w:sz w:val="18"/>
          <w:szCs w:val="18"/>
        </w:rPr>
        <w:delText xml:space="preserve"> </w:delText>
      </w:r>
    </w:del>
    <w:ins w:id="17" w:author="Uhlík Dominik, Bc." w:date="2023-07-12T12:58:00Z">
      <w:r w:rsidR="00F15E52" w:rsidRPr="009618D3">
        <w:rPr>
          <w:rFonts w:eastAsia="Calibri" w:cstheme="minorHAnsi"/>
          <w:sz w:val="18"/>
          <w:szCs w:val="18"/>
        </w:rPr>
        <w:t>1</w:t>
      </w:r>
      <w:r w:rsidR="00F15E52">
        <w:rPr>
          <w:rFonts w:eastAsia="Calibri" w:cstheme="minorHAnsi"/>
          <w:sz w:val="18"/>
          <w:szCs w:val="18"/>
        </w:rPr>
        <w:t>4</w:t>
      </w:r>
      <w:r w:rsidR="00F15E52" w:rsidRPr="009618D3">
        <w:rPr>
          <w:rFonts w:eastAsia="Calibri" w:cstheme="minorHAnsi"/>
          <w:sz w:val="18"/>
          <w:szCs w:val="18"/>
        </w:rPr>
        <w:t xml:space="preserve"> </w:t>
      </w:r>
    </w:ins>
    <w:r w:rsidRPr="009618D3">
      <w:rPr>
        <w:rFonts w:eastAsia="Calibri" w:cstheme="minorHAnsi"/>
        <w:sz w:val="18"/>
        <w:szCs w:val="18"/>
      </w:rPr>
      <w:t>Výzvy k podání nabídek:</w:t>
    </w:r>
  </w:p>
  <w:p w14:paraId="793B4092"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w:t>
    </w:r>
    <w:r w:rsidR="006B3BD5" w:rsidRPr="006B3BD5">
      <w:rPr>
        <w:rFonts w:eastAsia="Calibri" w:cstheme="minorHAnsi"/>
        <w:sz w:val="18"/>
        <w:szCs w:val="18"/>
      </w:rPr>
      <w:t xml:space="preserve">v návaznosti na </w:t>
    </w:r>
    <w:r w:rsidR="006B3BD5">
      <w:rPr>
        <w:rFonts w:eastAsia="Calibri" w:cstheme="minorHAnsi"/>
        <w:sz w:val="18"/>
        <w:szCs w:val="18"/>
      </w:rPr>
      <w:t>mezinárodní</w:t>
    </w:r>
    <w:r w:rsidR="006B3BD5" w:rsidRPr="006B3BD5">
      <w:rPr>
        <w:rFonts w:eastAsia="Calibri" w:cstheme="minorHAnsi"/>
        <w:sz w:val="18"/>
        <w:szCs w:val="18"/>
      </w:rPr>
      <w:t xml:space="preserve"> sankce, zákaz zadání veřejné zakázky</w:t>
    </w:r>
  </w:p>
  <w:p w14:paraId="71291639"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hlík Dominik, Bc.">
    <w15:presenceInfo w15:providerId="AD" w15:userId="S::UhlikD@spravazeleznic.cz::33ea306c-de67-4347-b22e-272f87c4a9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5764B5"/>
    <w:rsid w:val="006B3BD5"/>
    <w:rsid w:val="00A51739"/>
    <w:rsid w:val="00AE3F9F"/>
    <w:rsid w:val="00BF6A6B"/>
    <w:rsid w:val="00C84D70"/>
    <w:rsid w:val="00F15E52"/>
    <w:rsid w:val="00FD2D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FC84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6B3B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3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343</Words>
  <Characters>2024</Characters>
  <Application>Microsoft Office Word</Application>
  <DocSecurity>0</DocSecurity>
  <Lines>16</Lines>
  <Paragraphs>4</Paragraphs>
  <ScaleCrop>false</ScaleCrop>
  <Company>Správa železnic, státní organizace</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Uhlík Dominik, Bc.</cp:lastModifiedBy>
  <cp:revision>8</cp:revision>
  <dcterms:created xsi:type="dcterms:W3CDTF">2022-04-17T17:33:00Z</dcterms:created>
  <dcterms:modified xsi:type="dcterms:W3CDTF">2023-07-12T10:58:00Z</dcterms:modified>
</cp:coreProperties>
</file>